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 etc.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/>
        </w:tc>
        <w:tc>
          <w:tcPr>
            <w:tcW w:w="3021" w:type="dxa"/>
          </w:tcPr>
          <w:p w:rsidR="00EA7B13" w:rsidRDefault="00EA7B13" w:rsidP="00EA7B13">
            <w:proofErr w:type="spellStart"/>
            <w:ins w:id="3" w:author="Kelemen Gábor 2" w:date="2020-04-20T09:01:00Z">
              <w:r>
                <w:t>Third etc.</w:t>
              </w:r>
            </w:ins>
            <w:proofErr w:type="spellEnd"/>
          </w:p>
        </w:tc>
      </w:tr>
    </w:tbl>
    <w:p w:rsidR="00E2397E" w:rsidRDefault="00EA7B13">
      <w:proofErr w:type="spellStart"/>
      <w:ins w:id="4" w:author="Kelemen Gábor 2" w:date="2020-04-20T09:02:00Z">
        <w:r>
          <w:t>Change</w:t>
        </w:r>
        <w:proofErr w:type="spellEnd"/>
        <w:r>
          <w:t xml:space="preserve"> </w:t>
        </w:r>
        <w:proofErr w:type="spellStart"/>
        <w:r>
          <w:t>tracking</w:t>
        </w:r>
        <w:proofErr w:type="spellEnd"/>
        <w:r>
          <w:t xml:space="preserve"> </w:t>
        </w:r>
        <w:proofErr w:type="spellStart"/>
        <w:r>
          <w:t>in</w:t>
        </w:r>
        <w:proofErr w:type="spellEnd"/>
        <w:r>
          <w:t xml:space="preserve"> </w:t>
        </w:r>
        <w:proofErr w:type="spellStart"/>
        <w:r>
          <w:t>floating</w:t>
        </w:r>
        <w:proofErr w:type="spellEnd"/>
        <w:r>
          <w:t xml:space="preserve"> table:</w:t>
        </w:r>
      </w:ins>
      <w:bookmarkStart w:id="5" w:name="_GoBack"/>
      <w:bookmarkEnd w:id="5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1099.xml>======= ./word/fontTable.xml =======
<?xml version="1.0" encoding="UTF-8" standalone="yes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======= ./word/people.xml =======
<?xml version="1.0" encoding="UTF-8" standalone="yes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lemen Gábor 2">
    <w15:presenceInfo w15:providerId="None" w15:userId="Kelemen Gábor 2"/>
  </w15:person>
</w15:people>
======= ./word/webSettings.xml =======
<?xml version="1.0" encoding="UTF-8" standalone="yes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======= ./word/styles.xml =======
<?xml version="1.0" encoding="UTF-8" standalone="yes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A7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A7B13"/>
    <w:rPr>
      <w:rFonts w:ascii="Segoe UI" w:hAnsi="Segoe UI" w:cs="Segoe UI"/>
      <w:sz w:val="18"/>
      <w:szCs w:val="18"/>
    </w:rPr>
  </w:style>
</w:styles>
======= ./word/settings.xml =======
<?xml version="1.0" encoding="UTF-8" standalone="yes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B13"/>
    <w:rsid w:val="008F3FC6"/>
    <w:rsid w:val="00E2397E"/>
    <w:rsid w:val="00EA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F18A4-8147-42B1-8069-7827B0E00458}"/>
</w:settings>
======= ./word/document.xml =======
<?xml version="1.0" encoding="UTF-8" standalone="yes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pPr w:leftFromText="141" w:rightFromText="141" w:vertAnchor="text" w:horzAnchor="page" w:tblpX="2179" w:tblpY="2336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r>
              <w:t>First</w:t>
            </w:r>
            <w:proofErr w:type="spellEnd"/>
          </w:p>
        </w:tc>
        <w:tc>
          <w:tcPr>
            <w:tcW w:w="3021" w:type="dxa"/>
          </w:tcPr>
          <w:p w:rsidR="00EA7B13" w:rsidRDefault="00EA7B13" w:rsidP="00EA7B13">
            <w:del w:id="0" w:author="Kelemen Gábor 2" w:date="2020-04-20T09:00:00Z">
              <w:r w:rsidDel="00EA7B13">
                <w:delText>Second</w:delText>
              </w:r>
            </w:del>
          </w:p>
        </w:tc>
        <w:tc>
          <w:tcPr>
            <w:tcW w:w="3021" w:type="dxa"/>
          </w:tcPr>
          <w:p w:rsidR="00EA7B13" w:rsidRDefault="00EA7B13" w:rsidP="00EA7B13">
            <w:del w:id="1" w:author="Kelemen Gábor 2" w:date="2020-04-20T09:01:00Z">
              <w:r w:rsidDel="00EA7B13">
                <w:delText>Third</w:delText>
              </w:r>
            </w:del>
          </w:p>
        </w:tc>
      </w:tr>
      <w:tr w:rsidR="00EA7B13" w:rsidTr="00EA7B13">
        <w:tc>
          <w:tcPr>
            <w:tcW w:w="3020" w:type="dxa"/>
          </w:tcPr>
          <w:p w:rsidR="00EA7B13" w:rsidRDefault="00EA7B13" w:rsidP="00EA7B13">
            <w:proofErr w:type="spellStart"/>
            <w:ins w:id="2" w:author="Kelemen Gábor 2" w:date="2020-04-20T09:00:00Z">
              <w:r>
                <w:t>Cell</w:t>
              </w:r>
              <w:proofErr w:type="spellEnd"/>
              <w:r>
                <w:t xml:space="preserve"> </w:t>
              </w:r>
              <w:proofErr w:type="spellStart"/>
              <w:r>
                <w:t>in</w:t>
              </w:r>
              <w:proofErr w:type="spellEnd"/>
              <w:r>
                <w:t xml:space="preserve"> </w:t>
              </w:r>
              <w:proofErr w:type="spellStart"/>
              <w:r>
                <w:t>floating</w:t>
              </w:r>
              <w:proofErr w:type="spellEnd"/>
              <w:r>
                <w:t xml:space="preserve"> </w:t>
              </w:r>
              <w:proofErr w:type="spellStart"/>
              <w:r>
                <w:t>table</w:t>
              </w:r>
            </w:ins>
            <w:proofErr w:type="spellEnd"/>
          </w:p>
        </w:tc>
        <w:tc>
          <w:tcPr>
            <w:tcW w:w="3021" w:type="dxa"/>
          </w:tcPr>
          <w:p w:rsidR="00EA7B13" w:rsidRDefault="00EA7B13" w:rsidP="00EA7B13"/>
        </w:tc>
        <w:tc>
          <w:tcPr>
            <w:tcW w:w="3021" w:type="dxa"/>
          </w:tcPr>
          <w:p w:rsidR="00EA7B13" w:rsidRDefault="00EA7B13" w:rsidP="00EA7B13">
            <w:proofErr w:type="spellStart"/>
            <w:ins w:id="3" w:author="Kelemen Gábor 2" w:date="2020-04-20T09:01:00Z">
              <w:r>
                <w:t>Third</w:t>
              </w:r>
            </w:ins>
            <w:proofErr w:type="spellEnd"/>
          </w:p>
        </w:tc>
      </w:tr>
    </w:tbl>
    <w:p w:rsidR="00E2397E" w:rsidRDefault="00EA7B13">
      <w:proofErr w:type="spellStart"/>
      <w:ins w:id="4" w:author="Kelemen Gábor 2" w:date="2020-04-20T09:02:00Z">
        <w:r>
          <w:t>Change</w:t>
        </w:r>
        <w:proofErr w:type="spellEnd"/>
        <w:r>
          <w:t xml:space="preserve"> </w:t>
        </w:r>
        <w:proofErr w:type="spellStart"/>
        <w:r>
          <w:t>tracking</w:t>
        </w:r>
        <w:proofErr w:type="spellEnd"/>
        <w:r>
          <w:t xml:space="preserve"> </w:t>
        </w:r>
        <w:proofErr w:type="spellStart"/>
        <w:r>
          <w:t>in</w:t>
        </w:r>
        <w:proofErr w:type="spellEnd"/>
        <w:r>
          <w:t xml:space="preserve"> </w:t>
        </w:r>
        <w:proofErr w:type="spellStart"/>
        <w:r>
          <w:t>floating</w:t>
        </w:r>
        <w:proofErr w:type="spellEnd"/>
        <w:r>
          <w:t xml:space="preserve"> table:</w:t>
        </w:r>
      </w:ins>
      <w:bookmarkStart w:id="5" w:name="_GoBack"/>
      <w:bookmarkEnd w:id="5"/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======= ./word/theme/theme1.xml =======
<?xml version="1.0" encoding="UTF-8" standalone="yes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======= ./docProps/app.xml =======
<?xml version="1.0" encoding="UTF-8" standalone="yes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76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======= ./docProps/core.xml =======
<?xml version="1.0" encoding="UTF-8" standalone="yes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2020-04-20T07:00:00Z</dcterms:created>
  <dcterms:modified xsi:type="dcterms:W3CDTF">2020-04-20T07:02:00Z</dcterms:modified>
</cp:coreProperties>
======= ./[Content_Types].xml =======
<?xml version="1.0" encoding="UTF-8" standalone="yes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======= ./1099.xml =======
======= ./_rels/.rels =======
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/>
  <Relationship Id="rId2" Type="http://schemas.openxmlformats.org/package/2006/relationships/metadata/core-properties" Target="docProps/core.xml"/>
  <Relationship Id="rId1" Type="http://schemas.openxmlformats.org/officeDocument/2006/relationships/officeDocument" Target="word/document.xml"/>
</Relationships>
======= ./word/_rels/document.xml.rels =======
<?xml version="1.0" encoding="UTF-8" standalone="yes"?>
<Relationships xmlns="http://schemas.openxmlformats.org/package/2006/relationships">
  <Relationship Id="rId3" Type="http://schemas.openxmlformats.org/officeDocument/2006/relationships/webSettings" Target="webSettings.xml"/>
  <Relationship Id="rId2" Type="http://schemas.openxmlformats.org/officeDocument/2006/relationships/settings" Target="settings.xml"/>
  <Relationship Id="rId1" Type="http://schemas.openxmlformats.org/officeDocument/2006/relationships/styles" Target="styles.xml"/>
  <Relationship Id="rId6" Type="http://schemas.openxmlformats.org/officeDocument/2006/relationships/theme" Target="theme/theme1.xml"/>
  <Relationship Id="rId5" Type="http://schemas.microsoft.com/office/2011/relationships/people" Target="people.xml"/>
  <Relationship Id="rId4" Type="http://schemas.openxmlformats.org/officeDocument/2006/relationships/fontTable" Target="fontTable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76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2020-04-20T07:00:00Z</dcterms:created>
  <dcterms:modified xsi:type="dcterms:W3CDTF">2020-04-20T07:02:00Z</dcterms:modified>
</cp:coreProperties>
</file>